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Pr="00545C96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E41231" w:rsidRDefault="003321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E41231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37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D817A1" w:rsidRDefault="003321C2" w:rsidP="00E4123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4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АЗИЈА</w:t>
            </w:r>
          </w:p>
        </w:tc>
      </w:tr>
      <w:tr w:rsidR="00D0461E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D817A1" w:rsidRDefault="00D0461E" w:rsidP="00E41231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41231" w:rsidRPr="00E4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Југ</w:t>
            </w:r>
            <w:r w:rsidR="00E4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озападне  Азија-</w:t>
            </w:r>
            <w:r w:rsidR="00E41231" w:rsidRPr="00E4123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Висоравни  и  Закавказје</w:t>
            </w:r>
            <w:r w:rsidR="00E4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137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Default="003321C2" w:rsidP="0004179F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530636" w:rsidRPr="00530636" w:rsidRDefault="00E41231" w:rsidP="00E41231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Упознавање  географских  одлика  м</w:t>
            </w:r>
            <w:r w:rsidR="00D012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ањих  целина регије  Југозападне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Азија</w:t>
            </w:r>
          </w:p>
        </w:tc>
      </w:tr>
      <w:tr w:rsidR="00A45210" w:rsidRPr="00B37DAE" w:rsidTr="00530636">
        <w:tc>
          <w:tcPr>
            <w:tcW w:w="9576" w:type="dxa"/>
            <w:shd w:val="clear" w:color="auto" w:fill="FFFFFF" w:themeFill="background1"/>
          </w:tcPr>
          <w:p w:rsidR="00A45210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ЗАДАЦИ  ЧАСА:</w:t>
            </w:r>
          </w:p>
          <w:p w:rsidR="0004179F" w:rsidRDefault="0004179F" w:rsidP="00A45210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Образовни:</w:t>
            </w:r>
            <w:r w:rsidR="0053063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D817A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Усвојити  основна  географска знања </w:t>
            </w:r>
            <w:r w:rsidR="00E41231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D817A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E41231">
              <w:rPr>
                <w:rFonts w:ascii="Times New Roman" w:hAnsi="Times New Roman"/>
                <w:sz w:val="24"/>
                <w:szCs w:val="24"/>
                <w:lang w:val="sr-Cyrl-CS"/>
              </w:rPr>
              <w:t>мањим  целинама  Југозападне  Азије</w:t>
            </w:r>
          </w:p>
          <w:p w:rsidR="00530636" w:rsidRDefault="0004179F" w:rsidP="0053063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Васпитни:</w:t>
            </w:r>
            <w:r w:rsidRPr="000417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 способности  уочавања  основних  географских  одлика  објеката, уочавање  појава  и  процеса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 њихове  повезаности.Развијање  способности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географског</w:t>
            </w:r>
            <w:r w:rsidR="000E7E1B" w:rsidRP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начин мишљења, способност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 </w:t>
            </w:r>
            <w:r w:rsidR="000E7E1B" w:rsidRP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упоређивања, посматрања, закључивања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530636" w:rsidRPr="00530636" w:rsidRDefault="00530636" w:rsidP="0053063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D0461E" w:rsidRPr="00B37DAE" w:rsidTr="000E7E1B">
        <w:trPr>
          <w:trHeight w:val="1467"/>
        </w:trPr>
        <w:tc>
          <w:tcPr>
            <w:tcW w:w="9576" w:type="dxa"/>
            <w:shd w:val="clear" w:color="auto" w:fill="FFFFFF" w:themeFill="background1"/>
          </w:tcPr>
          <w:p w:rsidR="00813711" w:rsidRDefault="00D0461E" w:rsidP="00813711">
            <w:pPr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  <w:r w:rsidR="00EC77F2" w:rsidRPr="00EC77F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E41231" w:rsidRPr="00E41231" w:rsidRDefault="00D817A1" w:rsidP="00E4123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17A1"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>-</w:t>
            </w:r>
            <w:r w:rsidR="00E41231" w:rsidRPr="00E4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  географске  одлике  Закавказја  и  висоравни  ЈЗ  Азије</w:t>
            </w:r>
          </w:p>
          <w:p w:rsidR="00E41231" w:rsidRPr="00E41231" w:rsidRDefault="00E41231" w:rsidP="00E4123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-разуме  географски  положај  Турске  </w:t>
            </w:r>
          </w:p>
          <w:p w:rsidR="00D0461E" w:rsidRPr="00545C96" w:rsidRDefault="00E41231" w:rsidP="00E4123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-наведе  одлике  становништва  и  привреде  Турске</w:t>
            </w:r>
          </w:p>
        </w:tc>
      </w:tr>
      <w:tr w:rsidR="00664F16" w:rsidRPr="00B37DAE" w:rsidTr="00530636">
        <w:tc>
          <w:tcPr>
            <w:tcW w:w="9576" w:type="dxa"/>
            <w:shd w:val="clear" w:color="auto" w:fill="FFFFFF" w:themeFill="background1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E41231" w:rsidRPr="00E41231" w:rsidRDefault="00E41231" w:rsidP="00E41231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E4123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ГЕ1.1.3. Препознаје и чита географске и допунске елементе карте </w:t>
            </w:r>
            <w:ins w:id="0" w:author="Zoran Tošić" w:date="2012-10-22T11:01:00Z">
              <w:r w:rsidRPr="00E41231">
                <w:rPr>
                  <w:rFonts w:ascii="Times New Roman" w:eastAsia="Calibri" w:hAnsi="Times New Roman" w:cs="Times New Roman"/>
                  <w:sz w:val="24"/>
                  <w:szCs w:val="24"/>
                  <w:lang w:val="sr-Latn-CS"/>
                </w:rPr>
                <w:t xml:space="preserve">– </w:t>
              </w:r>
            </w:ins>
            <w:r w:rsidRPr="00E4123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чита називе мора, планина, висоравни, језера, пустиња, држава и већих градова.</w:t>
            </w:r>
          </w:p>
          <w:p w:rsidR="00E41231" w:rsidRPr="00E41231" w:rsidRDefault="00E41231" w:rsidP="00E41231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E4123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ГЕ1.4.2. Препознаје основне природне и друштвене одлике Закавказја, висоравни Југозападне Азије, као и Турске. </w:t>
            </w:r>
          </w:p>
          <w:p w:rsidR="00D817A1" w:rsidRDefault="00D817A1" w:rsidP="00D817A1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D817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Средњи ниво:</w:t>
            </w:r>
          </w:p>
          <w:p w:rsidR="00E41231" w:rsidRPr="00E41231" w:rsidRDefault="00E41231" w:rsidP="00E41231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E4123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ГЕ2.1.2. Одређује положај места и тачака на географској карти ‒ мора, планина, висоравни, језера, пустиња, држава и већих градова.</w:t>
            </w:r>
          </w:p>
          <w:p w:rsidR="00E41231" w:rsidRPr="00E41231" w:rsidRDefault="00E41231" w:rsidP="00E41231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E4123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ГЕ2.1.3. Препознаје и објашњава географске чињенице представљене моделом, сликом, графиком, табелом и схемом.</w:t>
            </w:r>
          </w:p>
          <w:p w:rsidR="00E41231" w:rsidRPr="00E41231" w:rsidRDefault="00E41231" w:rsidP="00E41231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E4123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ГЕ2.4.2. Описује природне и друштвене одлике Закавказја, висоравни и Турске</w:t>
            </w:r>
          </w:p>
          <w:p w:rsidR="00E41231" w:rsidRDefault="00670648" w:rsidP="00E41231">
            <w:pPr>
              <w:tabs>
                <w:tab w:val="left" w:pos="1943"/>
              </w:tabs>
              <w:ind w:right="-200"/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  <w:r w:rsidR="00E41231" w:rsidRPr="00E41231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 </w:t>
            </w:r>
          </w:p>
          <w:p w:rsidR="00E41231" w:rsidRPr="00E41231" w:rsidRDefault="00E41231" w:rsidP="00E41231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E4123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ГЕ3.1.1. Анализира географску карту и доноси закључке о географском положају, нарочито Турске – мост између Европе и Азије, као и о повезаности географског положаја, рељефа, климе с одликама становништва и привреде овог дела Југозападне Азије.</w:t>
            </w:r>
          </w:p>
          <w:p w:rsidR="00E41231" w:rsidRPr="00E41231" w:rsidRDefault="00E41231" w:rsidP="00E41231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E4123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ГЕ3.4.3. Објашњава географске везе и законитости у Југозападној Азији. Уочава кључне географске одлике ове регије. </w:t>
            </w:r>
          </w:p>
          <w:p w:rsidR="00530636" w:rsidRPr="00E41231" w:rsidRDefault="00530636" w:rsidP="00E41231">
            <w:pPr>
              <w:tabs>
                <w:tab w:val="left" w:pos="1943"/>
              </w:tabs>
              <w:ind w:right="-20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45C96" w:rsidRPr="00545C96" w:rsidTr="00530636">
        <w:tc>
          <w:tcPr>
            <w:tcW w:w="9576" w:type="dxa"/>
            <w:shd w:val="clear" w:color="auto" w:fill="FFFFFF" w:themeFill="background1"/>
          </w:tcPr>
          <w:p w:rsidR="00545C96" w:rsidRPr="00F36783" w:rsidRDefault="00545C96" w:rsidP="00197BEC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  <w:r w:rsidR="00E4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 индивидуални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F36783" w:rsidRDefault="00545C9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илустративно-демонстрациона, дијалошка, монолошка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F36783" w:rsidRDefault="00545C96" w:rsidP="0094301B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еографски  атлас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-издање  Завода  за  уџбенике,  Београд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Вежбанка  за  географију, 7.  разред (неме  карте)-издање  Завода  за  уџбенике,  Београд, </w:t>
            </w:r>
            <w:r w:rsidR="00FE1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7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зидна  карта  </w:t>
            </w:r>
            <w:r w:rsidR="00E4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Азије</w:t>
            </w:r>
            <w:r w:rsidR="00097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глобус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илустрације.</w:t>
            </w:r>
          </w:p>
          <w:p w:rsidR="00530636" w:rsidRPr="00530636" w:rsidRDefault="00530636" w:rsidP="0094301B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0D1454" w:rsidRPr="00B37DAE" w:rsidTr="00530636">
        <w:tc>
          <w:tcPr>
            <w:tcW w:w="9576" w:type="dxa"/>
            <w:shd w:val="clear" w:color="auto" w:fill="FFFFFF" w:themeFill="background1"/>
          </w:tcPr>
          <w:p w:rsidR="000D1454" w:rsidRPr="00530636" w:rsidRDefault="000D1454" w:rsidP="00D817A1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="00943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сторија, </w:t>
            </w:r>
            <w:r w:rsidR="00E4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ликовна  култура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1F239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часа:</w:t>
            </w:r>
          </w:p>
        </w:tc>
      </w:tr>
      <w:tr w:rsidR="0096516D" w:rsidRPr="00B37DAE" w:rsidTr="00822D6D">
        <w:tc>
          <w:tcPr>
            <w:tcW w:w="9576" w:type="dxa"/>
          </w:tcPr>
          <w:p w:rsidR="00D817A1" w:rsidRPr="00E41231" w:rsidRDefault="007A2D54" w:rsidP="007A2D5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2D5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Тражимо  да  ученици  понове  границе  Југозападне  Азије  и  њену  поделу  на  пет мањих  подрегија.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1F239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Главни део часа:</w:t>
            </w:r>
          </w:p>
        </w:tc>
      </w:tr>
      <w:tr w:rsidR="001C6C13" w:rsidRPr="00B37DAE" w:rsidTr="00115A38">
        <w:tc>
          <w:tcPr>
            <w:tcW w:w="9576" w:type="dxa"/>
          </w:tcPr>
          <w:p w:rsidR="007A2D54" w:rsidRDefault="007A2D54" w:rsidP="00D012E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Истичемо да  се  на  северу  регије налазе  три  висоравни—Анатолијска,  Је</w:t>
            </w:r>
            <w:r w:rsidR="003A1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рменска  и Иранска ,  као  и  п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ланина  Кавказ.Тражимо  од  ученика да  их  пронађу  на кар</w:t>
            </w:r>
            <w:r w:rsidR="003A1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 у  атласу.Наглашавамо  сушност  климе и  ист</w:t>
            </w:r>
            <w:r w:rsidR="003A1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чемо  пустиње  Деште-Кевир  и  Деште-Лут.</w:t>
            </w:r>
          </w:p>
          <w:p w:rsidR="00530636" w:rsidRDefault="007A2D54" w:rsidP="00D012E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Објашњавамо  географски  положај  Турске  и  истичемо  да  је  она  „мост“  између  Европе  и  Азије.</w:t>
            </w:r>
            <w:r w:rsidR="003A1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  <w:r w:rsidR="003A1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зговору  о  демографским  одлика</w:t>
            </w:r>
            <w:r w:rsidR="003A1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Турске  истичемо  Курде.Наводимо највеће  градове  и  тр</w:t>
            </w:r>
            <w:r w:rsidR="003A1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ажимо да  ученици  објасне  знач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ај </w:t>
            </w:r>
          </w:p>
          <w:p w:rsidR="007A2D54" w:rsidRPr="007A2D54" w:rsidRDefault="007A2D54" w:rsidP="00D012E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3A1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станбула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током </w:t>
            </w:r>
            <w:r w:rsidR="003A1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историје и  данас.Указујемо на  одлике  привреде  Турске  и  истичемо туризам.</w:t>
            </w:r>
            <w:r w:rsidR="003A1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Објашњавамо  појам  З</w:t>
            </w:r>
            <w:r w:rsidR="006114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акавказје,  наводимо и  на карти показујемо  државе  подрегије.Описујемо  њихов  положај,  настанак  и  основне одлике  становништва и  преивреде.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Завршни </w:t>
            </w:r>
            <w:r w:rsidR="001F239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део часа:</w:t>
            </w:r>
          </w:p>
        </w:tc>
      </w:tr>
      <w:tr w:rsidR="005F784B" w:rsidRPr="00B37DAE" w:rsidTr="00886172">
        <w:tc>
          <w:tcPr>
            <w:tcW w:w="9576" w:type="dxa"/>
          </w:tcPr>
          <w:p w:rsidR="00D012E8" w:rsidRPr="001D4D40" w:rsidRDefault="00D012E8" w:rsidP="00D012E8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012E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="003A18FD" w:rsidRPr="003A18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Укратко  понови</w:t>
            </w:r>
            <w:r w:rsidR="003A18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ти  усвојено  з</w:t>
            </w:r>
            <w:r w:rsidR="003A18FD" w:rsidRPr="003A18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</w:t>
            </w:r>
            <w:r w:rsidR="003A18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="003A18FD" w:rsidRPr="003A18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  и  још</w:t>
            </w:r>
            <w:r w:rsidR="003A18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="003A18FD" w:rsidRPr="003A18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једном  на  карти  издвојити  подрегије  Југозападне  Азије</w:t>
            </w:r>
            <w:bookmarkStart w:id="1" w:name="_GoBack"/>
            <w:bookmarkEnd w:id="1"/>
          </w:p>
        </w:tc>
      </w:tr>
      <w:tr w:rsidR="00606767" w:rsidRPr="00B80B22" w:rsidTr="00530636">
        <w:tc>
          <w:tcPr>
            <w:tcW w:w="9576" w:type="dxa"/>
            <w:shd w:val="clear" w:color="auto" w:fill="FFFFFF" w:themeFill="background1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3321C2">
        <w:tc>
          <w:tcPr>
            <w:tcW w:w="9576" w:type="dxa"/>
          </w:tcPr>
          <w:p w:rsidR="00530636" w:rsidRPr="00D817A1" w:rsidRDefault="00B80B22" w:rsidP="0053063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D817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</w:t>
            </w:r>
          </w:p>
          <w:p w:rsidR="006114CF" w:rsidRDefault="006114CF" w:rsidP="00D012E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ЈУГОЗАПАДНА АЗИЈА </w:t>
            </w:r>
            <w:r w:rsidR="00D012E8" w:rsidRPr="007A2D5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</w:p>
          <w:p w:rsidR="00D012E8" w:rsidRPr="006114CF" w:rsidRDefault="006114CF" w:rsidP="00D012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</w:t>
            </w:r>
            <w:r w:rsidR="00D012E8" w:rsidRPr="006114CF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ВИСОРАВНИ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="00D012E8" w:rsidRPr="006114CF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И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="00D012E8" w:rsidRPr="006114CF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ЗАКАВКАЗЈЕ</w:t>
            </w:r>
          </w:p>
          <w:p w:rsidR="00D012E8" w:rsidRPr="006114CF" w:rsidRDefault="00D012E8" w:rsidP="00D012E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530636" w:rsidRDefault="003A18FD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-висоравни---Анадолија,  Јерменска,  Иранска</w:t>
            </w:r>
          </w:p>
          <w:p w:rsidR="003A18FD" w:rsidRDefault="003A18FD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-планина  Кавказ</w:t>
            </w:r>
          </w:p>
          <w:p w:rsidR="003A18FD" w:rsidRDefault="003A18FD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-клима:  пустињска  и  полупустињска---пустиње  Деште-Кевир  и  Деште-Лут</w:t>
            </w:r>
          </w:p>
          <w:p w:rsidR="003A18FD" w:rsidRDefault="003A18FD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-државе:Турска, Иран,  Афганистан</w:t>
            </w:r>
          </w:p>
          <w:p w:rsidR="003A18FD" w:rsidRDefault="003A18FD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-Турска- „мост“  између  Европе и  Азије</w:t>
            </w:r>
          </w:p>
          <w:p w:rsidR="003A18FD" w:rsidRDefault="003A18FD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-Босфор  и  Дарданели</w:t>
            </w:r>
          </w:p>
          <w:p w:rsidR="003A18FD" w:rsidRDefault="00E74ED5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3A1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Турци,  Курди-народ  без  државе</w:t>
            </w:r>
          </w:p>
          <w:p w:rsidR="003A18FD" w:rsidRDefault="003A18FD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-градо</w:t>
            </w:r>
            <w:r w:rsidR="00E74E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ви.Истанбул,  Анкара, 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змир,  Бурса</w:t>
            </w:r>
          </w:p>
          <w:p w:rsidR="003A18FD" w:rsidRDefault="003A18FD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-привреда:пољопривреда,</w:t>
            </w:r>
            <w:r w:rsidR="00E74E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рударство, индустрија,  туризам</w:t>
            </w:r>
          </w:p>
          <w:p w:rsidR="003A18FD" w:rsidRDefault="003A18FD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-Закавказје:Грузија</w:t>
            </w:r>
          </w:p>
          <w:p w:rsidR="003A18FD" w:rsidRDefault="003A18FD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Јерменија</w:t>
            </w:r>
          </w:p>
          <w:p w:rsidR="003A18FD" w:rsidRPr="003A18FD" w:rsidRDefault="003A18FD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Азербејџан</w:t>
            </w:r>
          </w:p>
          <w:p w:rsidR="00D6605E" w:rsidRPr="00D817A1" w:rsidRDefault="00D6605E" w:rsidP="0080459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334D" w:rsidRPr="003321C2" w:rsidTr="00530636">
        <w:tc>
          <w:tcPr>
            <w:tcW w:w="9576" w:type="dxa"/>
            <w:shd w:val="clear" w:color="auto" w:fill="FFFFFF" w:themeFill="background1"/>
          </w:tcPr>
          <w:p w:rsidR="00E4334D" w:rsidRPr="00D012E8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012E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530636" w:rsidRPr="003321C2" w:rsidTr="00530636">
        <w:trPr>
          <w:trHeight w:val="3140"/>
        </w:trPr>
        <w:tc>
          <w:tcPr>
            <w:tcW w:w="9576" w:type="dxa"/>
            <w:shd w:val="clear" w:color="auto" w:fill="FFFFFF" w:themeFill="background1"/>
          </w:tcPr>
          <w:p w:rsidR="00530636" w:rsidRPr="00D817A1" w:rsidRDefault="0053063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530636" w:rsidRPr="00D817A1" w:rsidRDefault="0053063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530636" w:rsidRPr="00D817A1" w:rsidRDefault="0053063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530636" w:rsidRPr="00D817A1" w:rsidRDefault="0053063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530636" w:rsidRPr="00D817A1" w:rsidRDefault="0053063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530636" w:rsidRPr="00D817A1" w:rsidRDefault="0053063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530636" w:rsidRPr="00D817A1" w:rsidRDefault="0053063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530636" w:rsidRPr="00D817A1" w:rsidRDefault="0053063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530636" w:rsidRPr="00D817A1" w:rsidRDefault="0053063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7906D8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F6FC2"/>
    <w:multiLevelType w:val="hybridMultilevel"/>
    <w:tmpl w:val="A2B6BE8A"/>
    <w:lvl w:ilvl="0" w:tplc="8AC899B4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4179F"/>
    <w:rsid w:val="000971A5"/>
    <w:rsid w:val="000D1454"/>
    <w:rsid w:val="000E7E1B"/>
    <w:rsid w:val="00177289"/>
    <w:rsid w:val="001C6C13"/>
    <w:rsid w:val="001D4D40"/>
    <w:rsid w:val="001D57CA"/>
    <w:rsid w:val="001F2393"/>
    <w:rsid w:val="002365E8"/>
    <w:rsid w:val="003321C2"/>
    <w:rsid w:val="00391413"/>
    <w:rsid w:val="003A18FD"/>
    <w:rsid w:val="003A7B13"/>
    <w:rsid w:val="003C170C"/>
    <w:rsid w:val="003F1D6D"/>
    <w:rsid w:val="0045123D"/>
    <w:rsid w:val="00466279"/>
    <w:rsid w:val="00491F36"/>
    <w:rsid w:val="004C7CD5"/>
    <w:rsid w:val="00530636"/>
    <w:rsid w:val="00545C96"/>
    <w:rsid w:val="005F784B"/>
    <w:rsid w:val="00605D58"/>
    <w:rsid w:val="00606767"/>
    <w:rsid w:val="006114CF"/>
    <w:rsid w:val="00657717"/>
    <w:rsid w:val="00664F16"/>
    <w:rsid w:val="00670648"/>
    <w:rsid w:val="006F2937"/>
    <w:rsid w:val="007906D8"/>
    <w:rsid w:val="007A2D54"/>
    <w:rsid w:val="007E6623"/>
    <w:rsid w:val="0080459B"/>
    <w:rsid w:val="00813711"/>
    <w:rsid w:val="00854D2A"/>
    <w:rsid w:val="008F0F0B"/>
    <w:rsid w:val="00942ED0"/>
    <w:rsid w:val="0094301B"/>
    <w:rsid w:val="0096516D"/>
    <w:rsid w:val="00976108"/>
    <w:rsid w:val="009B224E"/>
    <w:rsid w:val="009F2F46"/>
    <w:rsid w:val="00A17F87"/>
    <w:rsid w:val="00A45210"/>
    <w:rsid w:val="00A47E59"/>
    <w:rsid w:val="00AB78A4"/>
    <w:rsid w:val="00B37DAE"/>
    <w:rsid w:val="00B80B22"/>
    <w:rsid w:val="00B85A26"/>
    <w:rsid w:val="00BA107D"/>
    <w:rsid w:val="00BF20E4"/>
    <w:rsid w:val="00C379D6"/>
    <w:rsid w:val="00C70D9C"/>
    <w:rsid w:val="00C81044"/>
    <w:rsid w:val="00CC0911"/>
    <w:rsid w:val="00D012A5"/>
    <w:rsid w:val="00D012E8"/>
    <w:rsid w:val="00D0461E"/>
    <w:rsid w:val="00D6605E"/>
    <w:rsid w:val="00D817A1"/>
    <w:rsid w:val="00DB15CC"/>
    <w:rsid w:val="00DE65D7"/>
    <w:rsid w:val="00E41231"/>
    <w:rsid w:val="00E4334D"/>
    <w:rsid w:val="00E74ED5"/>
    <w:rsid w:val="00EC77F2"/>
    <w:rsid w:val="00F05659"/>
    <w:rsid w:val="00F137B9"/>
    <w:rsid w:val="00F36783"/>
    <w:rsid w:val="00F57D30"/>
    <w:rsid w:val="00F97155"/>
    <w:rsid w:val="00FE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EC77F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3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7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C077B4-7360-4117-8CB9-5E011031F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1</TotalTime>
  <Pages>2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3</cp:revision>
  <cp:lastPrinted>2020-06-23T12:52:00Z</cp:lastPrinted>
  <dcterms:created xsi:type="dcterms:W3CDTF">2020-07-04T11:27:00Z</dcterms:created>
  <dcterms:modified xsi:type="dcterms:W3CDTF">2020-07-04T22:41:00Z</dcterms:modified>
</cp:coreProperties>
</file>